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B9D" w:rsidRPr="003C0B9D" w:rsidRDefault="003C0B9D" w:rsidP="003C0B9D">
      <w:pPr>
        <w:pBdr>
          <w:top w:val="single" w:sz="12" w:space="1" w:color="auto"/>
          <w:bottom w:val="single" w:sz="12" w:space="1" w:color="auto"/>
        </w:pBdr>
        <w:spacing w:after="200" w:line="276" w:lineRule="auto"/>
        <w:contextualSpacing/>
        <w:jc w:val="center"/>
        <w:rPr>
          <w:rFonts w:ascii="Calibri" w:eastAsia="Calibri" w:hAnsi="Calibri" w:cs="Calibri"/>
          <w:b/>
          <w:bCs/>
          <w:color w:val="000000"/>
          <w:sz w:val="22"/>
          <w:szCs w:val="22"/>
          <w:lang w:eastAsia="en-US"/>
        </w:rPr>
      </w:pPr>
      <w:r w:rsidRPr="003C0B9D">
        <w:rPr>
          <w:rFonts w:ascii="Calibri" w:eastAsia="Calibri" w:hAnsi="Calibri" w:cs="Calibri"/>
          <w:b/>
          <w:bCs/>
          <w:color w:val="000000"/>
          <w:sz w:val="22"/>
          <w:szCs w:val="22"/>
          <w:u w:val="single"/>
          <w:lang w:eastAsia="en-US"/>
        </w:rPr>
        <w:t>R</w:t>
      </w:r>
      <w:r w:rsidRPr="003C0B9D">
        <w:rPr>
          <w:rFonts w:ascii="Calibri" w:eastAsia="Calibri" w:hAnsi="Calibri" w:cs="Calibri"/>
          <w:b/>
          <w:bCs/>
          <w:color w:val="000000"/>
          <w:sz w:val="22"/>
          <w:szCs w:val="22"/>
          <w:lang w:eastAsia="en-US"/>
        </w:rPr>
        <w:t xml:space="preserve">ANDOMISED </w:t>
      </w:r>
      <w:r w:rsidRPr="003C0B9D">
        <w:rPr>
          <w:rFonts w:ascii="Calibri" w:eastAsia="Calibri" w:hAnsi="Calibri" w:cs="Calibri"/>
          <w:b/>
          <w:bCs/>
          <w:color w:val="000000"/>
          <w:sz w:val="22"/>
          <w:szCs w:val="22"/>
          <w:u w:val="single"/>
          <w:lang w:eastAsia="en-US"/>
        </w:rPr>
        <w:t>E</w:t>
      </w:r>
      <w:r w:rsidRPr="003C0B9D">
        <w:rPr>
          <w:rFonts w:ascii="Calibri" w:eastAsia="Calibri" w:hAnsi="Calibri" w:cs="Calibri"/>
          <w:b/>
          <w:bCs/>
          <w:color w:val="000000"/>
          <w:sz w:val="22"/>
          <w:szCs w:val="22"/>
          <w:lang w:eastAsia="en-US"/>
        </w:rPr>
        <w:t xml:space="preserve">VALUATION OF </w:t>
      </w:r>
      <w:r w:rsidRPr="003C0B9D">
        <w:rPr>
          <w:rFonts w:ascii="Calibri" w:eastAsia="Calibri" w:hAnsi="Calibri" w:cs="Calibri"/>
          <w:b/>
          <w:bCs/>
          <w:color w:val="000000"/>
          <w:sz w:val="22"/>
          <w:szCs w:val="22"/>
          <w:u w:val="single"/>
          <w:lang w:eastAsia="en-US"/>
        </w:rPr>
        <w:t>COV</w:t>
      </w:r>
      <w:r w:rsidRPr="003C0B9D">
        <w:rPr>
          <w:rFonts w:ascii="Calibri" w:eastAsia="Calibri" w:hAnsi="Calibri" w:cs="Calibri"/>
          <w:b/>
          <w:bCs/>
          <w:color w:val="000000"/>
          <w:sz w:val="22"/>
          <w:szCs w:val="22"/>
          <w:lang w:eastAsia="en-US"/>
        </w:rPr>
        <w:t>ID-19 TH</w:t>
      </w:r>
      <w:r w:rsidRPr="003C0B9D">
        <w:rPr>
          <w:rFonts w:ascii="Calibri" w:eastAsia="Calibri" w:hAnsi="Calibri" w:cs="Calibri"/>
          <w:b/>
          <w:bCs/>
          <w:color w:val="000000"/>
          <w:sz w:val="22"/>
          <w:szCs w:val="22"/>
          <w:u w:val="single"/>
          <w:lang w:eastAsia="en-US"/>
        </w:rPr>
        <w:t>ER</w:t>
      </w:r>
      <w:r w:rsidRPr="003C0B9D">
        <w:rPr>
          <w:rFonts w:ascii="Calibri" w:eastAsia="Calibri" w:hAnsi="Calibri" w:cs="Calibri"/>
          <w:b/>
          <w:bCs/>
          <w:color w:val="000000"/>
          <w:sz w:val="22"/>
          <w:szCs w:val="22"/>
          <w:lang w:eastAsia="en-US"/>
        </w:rPr>
        <w:t>AP</w:t>
      </w:r>
      <w:r w:rsidRPr="003C0B9D">
        <w:rPr>
          <w:rFonts w:ascii="Calibri" w:eastAsia="Calibri" w:hAnsi="Calibri" w:cs="Calibri"/>
          <w:b/>
          <w:bCs/>
          <w:color w:val="000000"/>
          <w:sz w:val="22"/>
          <w:szCs w:val="22"/>
          <w:u w:val="single"/>
          <w:lang w:eastAsia="en-US"/>
        </w:rPr>
        <w:t>Y</w:t>
      </w:r>
      <w:r w:rsidRPr="003C0B9D">
        <w:rPr>
          <w:rFonts w:ascii="Calibri" w:eastAsia="Calibri" w:hAnsi="Calibri" w:cs="Calibri"/>
          <w:b/>
          <w:bCs/>
          <w:color w:val="000000"/>
          <w:sz w:val="22"/>
          <w:szCs w:val="22"/>
          <w:lang w:eastAsia="en-US"/>
        </w:rPr>
        <w:t xml:space="preserve"> (RECOVERY)</w:t>
      </w:r>
    </w:p>
    <w:p w:rsidR="00914E34" w:rsidRPr="0050650F" w:rsidRDefault="00914E34" w:rsidP="00914E34">
      <w:pPr>
        <w:jc w:val="center"/>
        <w:rPr>
          <w:rFonts w:asciiTheme="minorHAnsi" w:hAnsiTheme="minorHAnsi" w:cs="Arial"/>
          <w:b/>
          <w:sz w:val="40"/>
          <w:szCs w:val="40"/>
          <w:u w:val="single"/>
        </w:rPr>
      </w:pPr>
    </w:p>
    <w:p w:rsidR="00914E34" w:rsidRPr="0093713F" w:rsidRDefault="00914E34" w:rsidP="00914E34">
      <w:pPr>
        <w:jc w:val="both"/>
        <w:rPr>
          <w:rFonts w:asciiTheme="minorHAnsi" w:eastAsiaTheme="minorHAnsi" w:hAnsiTheme="minorHAnsi" w:cstheme="minorHAnsi"/>
          <w:b/>
          <w:sz w:val="22"/>
          <w:szCs w:val="22"/>
          <w:lang w:eastAsia="en-US"/>
        </w:rPr>
      </w:pPr>
      <w:r w:rsidRPr="0093713F">
        <w:rPr>
          <w:rFonts w:asciiTheme="minorHAnsi" w:eastAsiaTheme="minorHAnsi" w:hAnsiTheme="minorHAnsi" w:cstheme="minorHAnsi"/>
          <w:b/>
          <w:sz w:val="22"/>
          <w:szCs w:val="22"/>
          <w:lang w:eastAsia="en-US"/>
        </w:rPr>
        <w:t>What is a legal representative?</w:t>
      </w:r>
    </w:p>
    <w:p w:rsidR="00914E34" w:rsidRPr="0093713F" w:rsidRDefault="00170F9A"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In the context of clinical trials, specific legislations applies to protect</w:t>
      </w:r>
      <w:r w:rsidR="00914E34" w:rsidRPr="0093713F">
        <w:rPr>
          <w:rFonts w:asciiTheme="minorHAnsi" w:eastAsiaTheme="minorHAnsi" w:hAnsiTheme="minorHAnsi" w:cstheme="minorHAnsi"/>
          <w:sz w:val="22"/>
          <w:szCs w:val="22"/>
          <w:lang w:eastAsia="en-US"/>
        </w:rPr>
        <w:t xml:space="preserve"> the rights of people who are not able to mak</w:t>
      </w:r>
      <w:r w:rsidRPr="0093713F">
        <w:rPr>
          <w:rFonts w:asciiTheme="minorHAnsi" w:eastAsiaTheme="minorHAnsi" w:hAnsiTheme="minorHAnsi" w:cstheme="minorHAnsi"/>
          <w:sz w:val="22"/>
          <w:szCs w:val="22"/>
          <w:lang w:eastAsia="en-US"/>
        </w:rPr>
        <w:t>e decisions for themselves. This</w:t>
      </w:r>
      <w:r w:rsidR="00914E34" w:rsidRPr="0093713F">
        <w:rPr>
          <w:rFonts w:asciiTheme="minorHAnsi" w:eastAsiaTheme="minorHAnsi" w:hAnsiTheme="minorHAnsi" w:cstheme="minorHAnsi"/>
          <w:sz w:val="22"/>
          <w:szCs w:val="22"/>
          <w:lang w:eastAsia="en-US"/>
        </w:rPr>
        <w:t xml:space="preserve"> includes safeguards for the conduct of research involving people who may, temporarily or permanently, not be able to consent due to a medical problem, for example because of </w:t>
      </w:r>
      <w:r w:rsidRPr="0093713F">
        <w:rPr>
          <w:rFonts w:asciiTheme="minorHAnsi" w:eastAsiaTheme="minorHAnsi" w:hAnsiTheme="minorHAnsi" w:cstheme="minorHAnsi"/>
          <w:sz w:val="22"/>
          <w:szCs w:val="22"/>
          <w:lang w:eastAsia="en-US"/>
        </w:rPr>
        <w:t xml:space="preserve">severe illness, unconsciousness, </w:t>
      </w:r>
      <w:r w:rsidR="00914E34" w:rsidRPr="0093713F">
        <w:rPr>
          <w:rFonts w:asciiTheme="minorHAnsi" w:eastAsiaTheme="minorHAnsi" w:hAnsiTheme="minorHAnsi" w:cstheme="minorHAnsi"/>
          <w:sz w:val="22"/>
          <w:szCs w:val="22"/>
          <w:lang w:eastAsia="en-US"/>
        </w:rPr>
        <w:t>learning disabilities, head injuries or mental health problems.</w:t>
      </w:r>
    </w:p>
    <w:p w:rsidR="00914E34" w:rsidRPr="0093713F" w:rsidRDefault="00914E34"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 xml:space="preserve">In particular, </w:t>
      </w:r>
      <w:r w:rsidR="00170F9A" w:rsidRPr="0093713F">
        <w:rPr>
          <w:rFonts w:asciiTheme="minorHAnsi" w:eastAsiaTheme="minorHAnsi" w:hAnsiTheme="minorHAnsi" w:cstheme="minorHAnsi"/>
          <w:sz w:val="22"/>
          <w:szCs w:val="22"/>
          <w:lang w:eastAsia="en-US"/>
        </w:rPr>
        <w:t>the regulations around clinical trials</w:t>
      </w:r>
      <w:r w:rsidRPr="0093713F">
        <w:rPr>
          <w:rFonts w:asciiTheme="minorHAnsi" w:eastAsiaTheme="minorHAnsi" w:hAnsiTheme="minorHAnsi" w:cstheme="minorHAnsi"/>
          <w:sz w:val="22"/>
          <w:szCs w:val="22"/>
          <w:lang w:eastAsia="en-US"/>
        </w:rPr>
        <w:t xml:space="preserve"> requires that before a person who is unable to consent is involved in a trial, another suitable person must be identified who can </w:t>
      </w:r>
      <w:r w:rsidR="00170F9A" w:rsidRPr="0093713F">
        <w:rPr>
          <w:rFonts w:asciiTheme="minorHAnsi" w:eastAsiaTheme="minorHAnsi" w:hAnsiTheme="minorHAnsi" w:cstheme="minorHAnsi"/>
          <w:sz w:val="22"/>
          <w:szCs w:val="22"/>
          <w:lang w:eastAsia="en-US"/>
        </w:rPr>
        <w:t>give consent for their enrolment in the trial</w:t>
      </w:r>
      <w:r w:rsidRPr="0093713F">
        <w:rPr>
          <w:rFonts w:asciiTheme="minorHAnsi" w:eastAsiaTheme="minorHAnsi" w:hAnsiTheme="minorHAnsi" w:cstheme="minorHAnsi"/>
          <w:sz w:val="22"/>
          <w:szCs w:val="22"/>
          <w:lang w:eastAsia="en-US"/>
        </w:rPr>
        <w:t>. You have been given this information becau</w:t>
      </w:r>
      <w:r w:rsidR="00170F9A" w:rsidRPr="0093713F">
        <w:rPr>
          <w:rFonts w:asciiTheme="minorHAnsi" w:eastAsiaTheme="minorHAnsi" w:hAnsiTheme="minorHAnsi" w:cstheme="minorHAnsi"/>
          <w:sz w:val="22"/>
          <w:szCs w:val="22"/>
          <w:lang w:eastAsia="en-US"/>
        </w:rPr>
        <w:t xml:space="preserve">se you have been identified as </w:t>
      </w:r>
      <w:r w:rsidRPr="0093713F">
        <w:rPr>
          <w:rFonts w:asciiTheme="minorHAnsi" w:eastAsiaTheme="minorHAnsi" w:hAnsiTheme="minorHAnsi" w:cstheme="minorHAnsi"/>
          <w:sz w:val="22"/>
          <w:szCs w:val="22"/>
          <w:lang w:eastAsia="en-US"/>
        </w:rPr>
        <w:t xml:space="preserve">suitable </w:t>
      </w:r>
      <w:r w:rsidR="00170F9A" w:rsidRPr="0093713F">
        <w:rPr>
          <w:rFonts w:asciiTheme="minorHAnsi" w:eastAsiaTheme="minorHAnsi" w:hAnsiTheme="minorHAnsi" w:cstheme="minorHAnsi"/>
          <w:sz w:val="22"/>
          <w:szCs w:val="22"/>
          <w:lang w:eastAsia="en-US"/>
        </w:rPr>
        <w:t xml:space="preserve">to act as a legal representative </w:t>
      </w:r>
      <w:r w:rsidRPr="0093713F">
        <w:rPr>
          <w:rFonts w:asciiTheme="minorHAnsi" w:eastAsiaTheme="minorHAnsi" w:hAnsiTheme="minorHAnsi" w:cstheme="minorHAnsi"/>
          <w:sz w:val="22"/>
          <w:szCs w:val="22"/>
          <w:lang w:eastAsia="en-US"/>
        </w:rPr>
        <w:t>by the research team. This sheet and the following information s</w:t>
      </w:r>
      <w:r w:rsidR="00170F9A" w:rsidRPr="0093713F">
        <w:rPr>
          <w:rFonts w:asciiTheme="minorHAnsi" w:eastAsiaTheme="minorHAnsi" w:hAnsiTheme="minorHAnsi" w:cstheme="minorHAnsi"/>
          <w:sz w:val="22"/>
          <w:szCs w:val="22"/>
          <w:lang w:eastAsia="en-US"/>
        </w:rPr>
        <w:t xml:space="preserve">heet will explain </w:t>
      </w:r>
      <w:r w:rsidRPr="0093713F">
        <w:rPr>
          <w:rFonts w:asciiTheme="minorHAnsi" w:eastAsiaTheme="minorHAnsi" w:hAnsiTheme="minorHAnsi" w:cstheme="minorHAnsi"/>
          <w:sz w:val="22"/>
          <w:szCs w:val="22"/>
          <w:lang w:eastAsia="en-US"/>
        </w:rPr>
        <w:t>what this research will involve for you and the patient.</w:t>
      </w:r>
    </w:p>
    <w:p w:rsidR="00914E34" w:rsidRPr="0093713F" w:rsidRDefault="00914E34" w:rsidP="00914E34">
      <w:pPr>
        <w:jc w:val="both"/>
        <w:rPr>
          <w:rFonts w:asciiTheme="minorHAnsi" w:eastAsiaTheme="minorHAnsi" w:hAnsiTheme="minorHAnsi" w:cstheme="minorHAnsi"/>
          <w:b/>
          <w:sz w:val="22"/>
          <w:szCs w:val="22"/>
          <w:lang w:eastAsia="en-US"/>
        </w:rPr>
      </w:pPr>
      <w:r w:rsidRPr="0093713F">
        <w:rPr>
          <w:rFonts w:asciiTheme="minorHAnsi" w:eastAsiaTheme="minorHAnsi" w:hAnsiTheme="minorHAnsi" w:cstheme="minorHAnsi"/>
          <w:b/>
          <w:sz w:val="22"/>
          <w:szCs w:val="22"/>
          <w:lang w:eastAsia="en-US"/>
        </w:rPr>
        <w:t xml:space="preserve">Why have I been </w:t>
      </w:r>
      <w:r w:rsidR="00170F9A" w:rsidRPr="0093713F">
        <w:rPr>
          <w:rFonts w:asciiTheme="minorHAnsi" w:eastAsiaTheme="minorHAnsi" w:hAnsiTheme="minorHAnsi" w:cstheme="minorHAnsi"/>
          <w:b/>
          <w:sz w:val="22"/>
          <w:szCs w:val="22"/>
          <w:lang w:eastAsia="en-US"/>
        </w:rPr>
        <w:t>approached</w:t>
      </w:r>
      <w:r w:rsidRPr="0093713F">
        <w:rPr>
          <w:rFonts w:asciiTheme="minorHAnsi" w:eastAsiaTheme="minorHAnsi" w:hAnsiTheme="minorHAnsi" w:cstheme="minorHAnsi"/>
          <w:b/>
          <w:sz w:val="22"/>
          <w:szCs w:val="22"/>
          <w:lang w:eastAsia="en-US"/>
        </w:rPr>
        <w:t>?</w:t>
      </w:r>
    </w:p>
    <w:p w:rsidR="00914E34" w:rsidRPr="0093713F" w:rsidRDefault="00914E34" w:rsidP="0093713F">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 xml:space="preserve">A </w:t>
      </w:r>
      <w:r w:rsidR="003C0B9D" w:rsidRPr="0093713F">
        <w:rPr>
          <w:rFonts w:asciiTheme="minorHAnsi" w:eastAsiaTheme="minorHAnsi" w:hAnsiTheme="minorHAnsi" w:cstheme="minorHAnsi"/>
          <w:sz w:val="22"/>
          <w:szCs w:val="22"/>
          <w:lang w:eastAsia="en-US"/>
        </w:rPr>
        <w:t>legal representative</w:t>
      </w:r>
      <w:r w:rsidRPr="0093713F">
        <w:rPr>
          <w:rFonts w:asciiTheme="minorHAnsi" w:eastAsiaTheme="minorHAnsi" w:hAnsiTheme="minorHAnsi" w:cstheme="minorHAnsi"/>
          <w:sz w:val="22"/>
          <w:szCs w:val="22"/>
          <w:lang w:eastAsia="en-US"/>
        </w:rPr>
        <w:t xml:space="preserve"> may be someone who has a personal relationship with the patient but does not have a conflict of interest</w:t>
      </w:r>
      <w:r w:rsidR="003C0B9D" w:rsidRPr="0093713F">
        <w:rPr>
          <w:rFonts w:asciiTheme="minorHAnsi" w:eastAsiaTheme="minorHAnsi" w:hAnsiTheme="minorHAnsi" w:cstheme="minorHAnsi"/>
          <w:sz w:val="22"/>
          <w:szCs w:val="22"/>
          <w:lang w:eastAsia="en-US"/>
        </w:rPr>
        <w:t>,</w:t>
      </w:r>
      <w:r w:rsidRPr="0093713F">
        <w:rPr>
          <w:rFonts w:asciiTheme="minorHAnsi" w:eastAsiaTheme="minorHAnsi" w:hAnsiTheme="minorHAnsi" w:cstheme="minorHAnsi"/>
          <w:sz w:val="22"/>
          <w:szCs w:val="22"/>
          <w:lang w:eastAsia="en-US"/>
        </w:rPr>
        <w:t xml:space="preserve"> such as being part of the research or gaining financial benefit. Examples of sui</w:t>
      </w:r>
      <w:r w:rsidR="003C0B9D" w:rsidRPr="0093713F">
        <w:rPr>
          <w:rFonts w:asciiTheme="minorHAnsi" w:eastAsiaTheme="minorHAnsi" w:hAnsiTheme="minorHAnsi" w:cstheme="minorHAnsi"/>
          <w:sz w:val="22"/>
          <w:szCs w:val="22"/>
          <w:lang w:eastAsia="en-US"/>
        </w:rPr>
        <w:t xml:space="preserve">table people who might act in this manner </w:t>
      </w:r>
      <w:r w:rsidRPr="0093713F">
        <w:rPr>
          <w:rFonts w:asciiTheme="minorHAnsi" w:eastAsiaTheme="minorHAnsi" w:hAnsiTheme="minorHAnsi" w:cstheme="minorHAnsi"/>
          <w:sz w:val="22"/>
          <w:szCs w:val="22"/>
          <w:lang w:eastAsia="en-US"/>
        </w:rPr>
        <w:t>are:</w:t>
      </w:r>
    </w:p>
    <w:p w:rsidR="00914E34" w:rsidRPr="0093713F" w:rsidRDefault="00914E34" w:rsidP="0093713F">
      <w:pPr>
        <w:pStyle w:val="ListParagraph"/>
        <w:numPr>
          <w:ilvl w:val="0"/>
          <w:numId w:val="2"/>
        </w:num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A family member, carer or friend</w:t>
      </w:r>
    </w:p>
    <w:p w:rsidR="00914E34" w:rsidRPr="0093713F" w:rsidRDefault="00914E34" w:rsidP="0093713F">
      <w:pPr>
        <w:pStyle w:val="ListParagraph"/>
        <w:numPr>
          <w:ilvl w:val="0"/>
          <w:numId w:val="2"/>
        </w:num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A court appointed deputy who has a personal relationship with the participant</w:t>
      </w:r>
    </w:p>
    <w:p w:rsidR="00914E34" w:rsidRPr="0093713F" w:rsidRDefault="00914E34"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When reasonable steps have been taken to identify a</w:t>
      </w:r>
      <w:r w:rsidR="003C0B9D" w:rsidRPr="0093713F">
        <w:rPr>
          <w:rFonts w:asciiTheme="minorHAnsi" w:eastAsiaTheme="minorHAnsi" w:hAnsiTheme="minorHAnsi" w:cstheme="minorHAnsi"/>
          <w:sz w:val="22"/>
          <w:szCs w:val="22"/>
          <w:lang w:eastAsia="en-US"/>
        </w:rPr>
        <w:t xml:space="preserve"> personal</w:t>
      </w:r>
      <w:r w:rsidRPr="0093713F">
        <w:rPr>
          <w:rFonts w:asciiTheme="minorHAnsi" w:eastAsiaTheme="minorHAnsi" w:hAnsiTheme="minorHAnsi" w:cstheme="minorHAnsi"/>
          <w:sz w:val="22"/>
          <w:szCs w:val="22"/>
          <w:lang w:eastAsia="en-US"/>
        </w:rPr>
        <w:t xml:space="preserve"> </w:t>
      </w:r>
      <w:r w:rsidR="003C0B9D" w:rsidRPr="0093713F">
        <w:rPr>
          <w:rFonts w:asciiTheme="minorHAnsi" w:eastAsiaTheme="minorHAnsi" w:hAnsiTheme="minorHAnsi" w:cstheme="minorHAnsi"/>
          <w:sz w:val="22"/>
          <w:szCs w:val="22"/>
          <w:lang w:eastAsia="en-US"/>
        </w:rPr>
        <w:t>legal representative</w:t>
      </w:r>
      <w:r w:rsidRPr="0093713F">
        <w:rPr>
          <w:rFonts w:asciiTheme="minorHAnsi" w:eastAsiaTheme="minorHAnsi" w:hAnsiTheme="minorHAnsi" w:cstheme="minorHAnsi"/>
          <w:sz w:val="22"/>
          <w:szCs w:val="22"/>
          <w:lang w:eastAsia="en-US"/>
        </w:rPr>
        <w:t xml:space="preserve"> and one is unavailable, then the researcher must nominat</w:t>
      </w:r>
      <w:r w:rsidR="003C0B9D" w:rsidRPr="0093713F">
        <w:rPr>
          <w:rFonts w:asciiTheme="minorHAnsi" w:eastAsiaTheme="minorHAnsi" w:hAnsiTheme="minorHAnsi" w:cstheme="minorHAnsi"/>
          <w:sz w:val="22"/>
          <w:szCs w:val="22"/>
          <w:lang w:eastAsia="en-US"/>
        </w:rPr>
        <w:t>e a person to act as in their stead</w:t>
      </w:r>
      <w:r w:rsidRPr="0093713F">
        <w:rPr>
          <w:rFonts w:asciiTheme="minorHAnsi" w:eastAsiaTheme="minorHAnsi" w:hAnsiTheme="minorHAnsi" w:cstheme="minorHAnsi"/>
          <w:sz w:val="22"/>
          <w:szCs w:val="22"/>
          <w:lang w:eastAsia="en-US"/>
        </w:rPr>
        <w:t xml:space="preserve">. This person may be involved in the patient’s care in a professional capacity but they must have no connection with the research project. A suitable person who might act as a nominated consultee is </w:t>
      </w:r>
      <w:r w:rsidR="003C0B9D" w:rsidRPr="0093713F">
        <w:rPr>
          <w:rFonts w:asciiTheme="minorHAnsi" w:eastAsiaTheme="minorHAnsi" w:hAnsiTheme="minorHAnsi" w:cstheme="minorHAnsi"/>
          <w:sz w:val="22"/>
          <w:szCs w:val="22"/>
          <w:lang w:eastAsia="en-US"/>
        </w:rPr>
        <w:t>an independent doctor working with the patient or nominated by the healthcare provider</w:t>
      </w:r>
      <w:r w:rsidRPr="0093713F">
        <w:rPr>
          <w:rFonts w:asciiTheme="minorHAnsi" w:eastAsiaTheme="minorHAnsi" w:hAnsiTheme="minorHAnsi" w:cstheme="minorHAnsi"/>
          <w:sz w:val="22"/>
          <w:szCs w:val="22"/>
          <w:lang w:eastAsia="en-US"/>
        </w:rPr>
        <w:t>.</w:t>
      </w:r>
    </w:p>
    <w:p w:rsidR="00914E34" w:rsidRPr="0093713F" w:rsidRDefault="00914E34" w:rsidP="00914E34">
      <w:pPr>
        <w:jc w:val="both"/>
        <w:rPr>
          <w:rFonts w:asciiTheme="minorHAnsi" w:eastAsiaTheme="minorHAnsi" w:hAnsiTheme="minorHAnsi" w:cstheme="minorHAnsi"/>
          <w:b/>
          <w:sz w:val="22"/>
          <w:szCs w:val="22"/>
          <w:lang w:eastAsia="en-US"/>
        </w:rPr>
      </w:pPr>
      <w:r w:rsidRPr="0093713F">
        <w:rPr>
          <w:rFonts w:asciiTheme="minorHAnsi" w:eastAsiaTheme="minorHAnsi" w:hAnsiTheme="minorHAnsi" w:cstheme="minorHAnsi"/>
          <w:b/>
          <w:sz w:val="22"/>
          <w:szCs w:val="22"/>
          <w:lang w:eastAsia="en-US"/>
        </w:rPr>
        <w:t>What are the duties of a consultee?</w:t>
      </w:r>
    </w:p>
    <w:p w:rsidR="00914E34" w:rsidRPr="0093713F" w:rsidRDefault="00914E34"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 xml:space="preserve">The main responsibility of </w:t>
      </w:r>
      <w:r w:rsidR="003C0B9D" w:rsidRPr="0093713F">
        <w:rPr>
          <w:rFonts w:asciiTheme="minorHAnsi" w:eastAsiaTheme="minorHAnsi" w:hAnsiTheme="minorHAnsi" w:cstheme="minorHAnsi"/>
          <w:sz w:val="22"/>
          <w:szCs w:val="22"/>
          <w:lang w:eastAsia="en-US"/>
        </w:rPr>
        <w:t>the legal representative</w:t>
      </w:r>
      <w:r w:rsidRPr="0093713F">
        <w:rPr>
          <w:rFonts w:asciiTheme="minorHAnsi" w:eastAsiaTheme="minorHAnsi" w:hAnsiTheme="minorHAnsi" w:cstheme="minorHAnsi"/>
          <w:sz w:val="22"/>
          <w:szCs w:val="22"/>
          <w:lang w:eastAsia="en-US"/>
        </w:rPr>
        <w:t xml:space="preserve"> is to </w:t>
      </w:r>
      <w:r w:rsidR="00213F96">
        <w:rPr>
          <w:rFonts w:asciiTheme="minorHAnsi" w:eastAsiaTheme="minorHAnsi" w:hAnsiTheme="minorHAnsi" w:cstheme="minorHAnsi"/>
          <w:sz w:val="22"/>
          <w:szCs w:val="22"/>
          <w:lang w:eastAsia="en-US"/>
        </w:rPr>
        <w:t>give their consent for the patie</w:t>
      </w:r>
      <w:r w:rsidR="003C0B9D" w:rsidRPr="0093713F">
        <w:rPr>
          <w:rFonts w:asciiTheme="minorHAnsi" w:eastAsiaTheme="minorHAnsi" w:hAnsiTheme="minorHAnsi" w:cstheme="minorHAnsi"/>
          <w:sz w:val="22"/>
          <w:szCs w:val="22"/>
          <w:lang w:eastAsia="en-US"/>
        </w:rPr>
        <w:t>nt to be included in this research.</w:t>
      </w:r>
      <w:r w:rsidRPr="0093713F">
        <w:rPr>
          <w:rFonts w:asciiTheme="minorHAnsi" w:eastAsiaTheme="minorHAnsi" w:hAnsiTheme="minorHAnsi" w:cstheme="minorHAnsi"/>
          <w:sz w:val="22"/>
          <w:szCs w:val="22"/>
          <w:lang w:eastAsia="en-US"/>
        </w:rPr>
        <w:t xml:space="preserve"> </w:t>
      </w:r>
      <w:r w:rsidR="003C0B9D" w:rsidRPr="0093713F">
        <w:rPr>
          <w:rFonts w:asciiTheme="minorHAnsi" w:eastAsiaTheme="minorHAnsi" w:hAnsiTheme="minorHAnsi" w:cstheme="minorHAnsi"/>
          <w:sz w:val="22"/>
          <w:szCs w:val="22"/>
          <w:lang w:eastAsia="en-US"/>
        </w:rPr>
        <w:t>The consent is optional, and if you do not provide this we would respect that decision.</w:t>
      </w:r>
      <w:r w:rsidR="00F473DC" w:rsidRPr="00F473DC">
        <w:rPr>
          <w:rFonts w:ascii="Calibri" w:hAnsi="Calibri" w:cs="Calibri"/>
          <w:sz w:val="22"/>
          <w:szCs w:val="22"/>
        </w:rPr>
        <w:t xml:space="preserve"> </w:t>
      </w:r>
      <w:ins w:id="0" w:author="Richard Haynes" w:date="2020-04-15T13:57:00Z">
        <w:r w:rsidR="008B2CEA" w:rsidRPr="00F473DC">
          <w:rPr>
            <w:rFonts w:asciiTheme="minorHAnsi" w:eastAsiaTheme="minorHAnsi" w:hAnsiTheme="minorHAnsi" w:cstheme="minorHAnsi"/>
            <w:sz w:val="22"/>
            <w:szCs w:val="22"/>
            <w:lang w:eastAsia="en-US"/>
          </w:rPr>
          <w:t>Please as far as possible consider what the patient may have wanted and set aside your personal opinion about participation.</w:t>
        </w:r>
      </w:ins>
      <w:bookmarkStart w:id="1" w:name="_GoBack"/>
      <w:bookmarkEnd w:id="1"/>
    </w:p>
    <w:p w:rsidR="00914E34" w:rsidRPr="0093713F" w:rsidRDefault="00914E34"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In order to help you make the deci</w:t>
      </w:r>
      <w:r w:rsidR="003C0B9D" w:rsidRPr="0093713F">
        <w:rPr>
          <w:rFonts w:asciiTheme="minorHAnsi" w:eastAsiaTheme="minorHAnsi" w:hAnsiTheme="minorHAnsi" w:cstheme="minorHAnsi"/>
          <w:sz w:val="22"/>
          <w:szCs w:val="22"/>
          <w:lang w:eastAsia="en-US"/>
        </w:rPr>
        <w:t>sion about</w:t>
      </w:r>
      <w:r w:rsidR="00213F96">
        <w:rPr>
          <w:rFonts w:asciiTheme="minorHAnsi" w:eastAsiaTheme="minorHAnsi" w:hAnsiTheme="minorHAnsi" w:cstheme="minorHAnsi"/>
          <w:sz w:val="22"/>
          <w:szCs w:val="22"/>
          <w:lang w:eastAsia="en-US"/>
        </w:rPr>
        <w:t xml:space="preserve"> acting as the legal representat</w:t>
      </w:r>
      <w:r w:rsidR="003C0B9D" w:rsidRPr="0093713F">
        <w:rPr>
          <w:rFonts w:asciiTheme="minorHAnsi" w:eastAsiaTheme="minorHAnsi" w:hAnsiTheme="minorHAnsi" w:cstheme="minorHAnsi"/>
          <w:sz w:val="22"/>
          <w:szCs w:val="22"/>
          <w:lang w:eastAsia="en-US"/>
        </w:rPr>
        <w:t>ive</w:t>
      </w:r>
      <w:r w:rsidRPr="0093713F">
        <w:rPr>
          <w:rFonts w:asciiTheme="minorHAnsi" w:eastAsiaTheme="minorHAnsi" w:hAnsiTheme="minorHAnsi" w:cstheme="minorHAnsi"/>
          <w:sz w:val="22"/>
          <w:szCs w:val="22"/>
          <w:lang w:eastAsia="en-US"/>
        </w:rPr>
        <w:t xml:space="preserve">, and to </w:t>
      </w:r>
      <w:r w:rsidR="003C0B9D" w:rsidRPr="0093713F">
        <w:rPr>
          <w:rFonts w:asciiTheme="minorHAnsi" w:eastAsiaTheme="minorHAnsi" w:hAnsiTheme="minorHAnsi" w:cstheme="minorHAnsi"/>
          <w:sz w:val="22"/>
          <w:szCs w:val="22"/>
          <w:lang w:eastAsia="en-US"/>
        </w:rPr>
        <w:t>help you in deciding whether to give consent</w:t>
      </w:r>
      <w:r w:rsidRPr="0093713F">
        <w:rPr>
          <w:rFonts w:asciiTheme="minorHAnsi" w:eastAsiaTheme="minorHAnsi" w:hAnsiTheme="minorHAnsi" w:cstheme="minorHAnsi"/>
          <w:sz w:val="22"/>
          <w:szCs w:val="22"/>
          <w:lang w:eastAsia="en-US"/>
        </w:rPr>
        <w:t xml:space="preserve">, the </w:t>
      </w:r>
      <w:r w:rsidR="00213F96">
        <w:rPr>
          <w:rFonts w:asciiTheme="minorHAnsi" w:eastAsiaTheme="minorHAnsi" w:hAnsiTheme="minorHAnsi" w:cstheme="minorHAnsi"/>
          <w:sz w:val="22"/>
          <w:szCs w:val="22"/>
          <w:lang w:eastAsia="en-US"/>
        </w:rPr>
        <w:t>separate participant</w:t>
      </w:r>
      <w:r w:rsidRPr="0093713F">
        <w:rPr>
          <w:rFonts w:asciiTheme="minorHAnsi" w:eastAsiaTheme="minorHAnsi" w:hAnsiTheme="minorHAnsi" w:cstheme="minorHAnsi"/>
          <w:sz w:val="22"/>
          <w:szCs w:val="22"/>
          <w:lang w:eastAsia="en-US"/>
        </w:rPr>
        <w:t xml:space="preserve"> information sheet describes what is involved in the trial. This information is the same that given to patients who are able to make this decision for themselves.</w:t>
      </w:r>
    </w:p>
    <w:p w:rsidR="00914E34" w:rsidRPr="0093713F" w:rsidRDefault="00914E34" w:rsidP="0093713F">
      <w:pPr>
        <w:jc w:val="both"/>
        <w:rPr>
          <w:rFonts w:asciiTheme="minorHAnsi" w:eastAsiaTheme="minorHAnsi" w:hAnsiTheme="minorHAnsi" w:cstheme="minorHAnsi"/>
          <w:b/>
          <w:sz w:val="22"/>
          <w:szCs w:val="22"/>
          <w:lang w:eastAsia="en-US"/>
        </w:rPr>
      </w:pPr>
      <w:r w:rsidRPr="0093713F">
        <w:rPr>
          <w:rFonts w:asciiTheme="minorHAnsi" w:eastAsiaTheme="minorHAnsi" w:hAnsiTheme="minorHAnsi" w:cstheme="minorHAnsi"/>
          <w:b/>
          <w:sz w:val="22"/>
          <w:szCs w:val="22"/>
          <w:lang w:eastAsia="en-US"/>
        </w:rPr>
        <w:t>What will happen if I agree?</w:t>
      </w:r>
    </w:p>
    <w:p w:rsidR="001B10B2" w:rsidRPr="0093713F" w:rsidRDefault="00914E34" w:rsidP="00914E34">
      <w:pPr>
        <w:spacing w:after="120"/>
        <w:jc w:val="both"/>
        <w:rPr>
          <w:rFonts w:asciiTheme="minorHAnsi" w:eastAsiaTheme="minorHAnsi" w:hAnsiTheme="minorHAnsi" w:cstheme="minorHAnsi"/>
          <w:sz w:val="22"/>
          <w:szCs w:val="22"/>
          <w:lang w:eastAsia="en-US"/>
        </w:rPr>
      </w:pPr>
      <w:r w:rsidRPr="0093713F">
        <w:rPr>
          <w:rFonts w:asciiTheme="minorHAnsi" w:eastAsiaTheme="minorHAnsi" w:hAnsiTheme="minorHAnsi" w:cstheme="minorHAnsi"/>
          <w:sz w:val="22"/>
          <w:szCs w:val="22"/>
          <w:lang w:eastAsia="en-US"/>
        </w:rPr>
        <w:t>If you agree for your friend or relative to take part in the study then they will be a full participant. The information sheet, which will be explained to you by a researcher, describes what this will involve. If you agree now you can withdraw your agreement at any point in the future. If your friend or relative regains capacity later, they will be asked whether they would like to continue taking part.</w:t>
      </w:r>
    </w:p>
    <w:sectPr w:rsidR="001B10B2" w:rsidRPr="0093713F">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492" w:rsidRDefault="00A41492" w:rsidP="0093713F">
      <w:r>
        <w:separator/>
      </w:r>
    </w:p>
  </w:endnote>
  <w:endnote w:type="continuationSeparator" w:id="0">
    <w:p w:rsidR="00A41492" w:rsidRDefault="00A41492" w:rsidP="00937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13F" w:rsidRPr="00213F96" w:rsidRDefault="0093713F" w:rsidP="0093713F">
    <w:pPr>
      <w:pStyle w:val="Footer"/>
      <w:jc w:val="right"/>
      <w:rPr>
        <w:rFonts w:ascii="Arial" w:hAnsi="Arial" w:cs="Arial"/>
        <w:sz w:val="16"/>
        <w:szCs w:val="16"/>
      </w:rPr>
    </w:pPr>
  </w:p>
  <w:sdt>
    <w:sdtPr>
      <w:rPr>
        <w:rFonts w:ascii="Arial" w:hAnsi="Arial" w:cs="Arial"/>
        <w:sz w:val="16"/>
        <w:szCs w:val="16"/>
      </w:rPr>
      <w:id w:val="1481110736"/>
      <w:docPartObj>
        <w:docPartGallery w:val="Page Numbers (Bottom of Page)"/>
        <w:docPartUnique/>
      </w:docPartObj>
    </w:sdtPr>
    <w:sdtEndPr>
      <w:rPr>
        <w:noProof/>
      </w:rPr>
    </w:sdtEndPr>
    <w:sdtContent>
      <w:p w:rsidR="0093713F" w:rsidRPr="00213F96" w:rsidRDefault="0093713F" w:rsidP="0093713F">
        <w:pPr>
          <w:pStyle w:val="Footer"/>
          <w:rPr>
            <w:rFonts w:ascii="Arial" w:hAnsi="Arial" w:cs="Arial"/>
            <w:sz w:val="16"/>
            <w:szCs w:val="16"/>
          </w:rPr>
        </w:pPr>
        <w:r w:rsidRPr="00213F96">
          <w:rPr>
            <w:rFonts w:ascii="Arial" w:hAnsi="Arial" w:cs="Arial"/>
            <w:sz w:val="16"/>
            <w:szCs w:val="16"/>
          </w:rPr>
          <w:t>RECOVERY_Legal representative PIS</w:t>
        </w:r>
        <w:r w:rsidR="00213F96" w:rsidRPr="00213F96">
          <w:rPr>
            <w:rFonts w:ascii="Arial" w:hAnsi="Arial" w:cs="Arial"/>
            <w:sz w:val="16"/>
            <w:szCs w:val="16"/>
          </w:rPr>
          <w:t xml:space="preserve"> – V1.</w:t>
        </w:r>
        <w:r w:rsidR="00EA182E">
          <w:rPr>
            <w:rFonts w:ascii="Arial" w:hAnsi="Arial" w:cs="Arial"/>
            <w:sz w:val="16"/>
            <w:szCs w:val="16"/>
          </w:rPr>
          <w:t>1</w:t>
        </w:r>
        <w:r w:rsidR="00EA182E" w:rsidRPr="00213F96">
          <w:rPr>
            <w:rFonts w:ascii="Arial" w:hAnsi="Arial" w:cs="Arial"/>
            <w:sz w:val="16"/>
            <w:szCs w:val="16"/>
          </w:rPr>
          <w:t xml:space="preserve"> </w:t>
        </w:r>
        <w:r w:rsidR="00EA182E">
          <w:rPr>
            <w:rFonts w:ascii="Arial" w:hAnsi="Arial" w:cs="Arial"/>
            <w:sz w:val="16"/>
            <w:szCs w:val="16"/>
          </w:rPr>
          <w:t>08-Apr</w:t>
        </w:r>
        <w:r w:rsidR="00213F96" w:rsidRPr="00213F96">
          <w:rPr>
            <w:rFonts w:ascii="Arial" w:hAnsi="Arial" w:cs="Arial"/>
            <w:sz w:val="16"/>
            <w:szCs w:val="16"/>
          </w:rPr>
          <w:t>-</w:t>
        </w:r>
        <w:r w:rsidRPr="00213F96">
          <w:rPr>
            <w:rFonts w:ascii="Arial" w:hAnsi="Arial" w:cs="Arial"/>
            <w:sz w:val="16"/>
            <w:szCs w:val="16"/>
          </w:rPr>
          <w:t>2020</w:t>
        </w:r>
      </w:p>
      <w:p w:rsidR="0093713F" w:rsidRPr="00213F96" w:rsidRDefault="0093713F" w:rsidP="0093713F">
        <w:pPr>
          <w:pStyle w:val="Footer"/>
          <w:rPr>
            <w:rFonts w:ascii="Arial" w:hAnsi="Arial" w:cs="Arial"/>
            <w:sz w:val="16"/>
            <w:szCs w:val="16"/>
          </w:rPr>
        </w:pPr>
        <w:r w:rsidRPr="00213F96">
          <w:rPr>
            <w:rFonts w:ascii="Arial" w:hAnsi="Arial" w:cs="Arial"/>
            <w:sz w:val="16"/>
            <w:szCs w:val="16"/>
          </w:rPr>
          <w:t xml:space="preserve">IRAS ID: </w:t>
        </w:r>
        <w:r w:rsidR="00213F96" w:rsidRPr="00213F96">
          <w:rPr>
            <w:rFonts w:ascii="Arial" w:hAnsi="Arial" w:cs="Arial"/>
            <w:sz w:val="16"/>
            <w:szCs w:val="16"/>
          </w:rPr>
          <w:t>281712</w:t>
        </w:r>
      </w:p>
      <w:p w:rsidR="0093713F" w:rsidRPr="00213F96" w:rsidRDefault="0093713F" w:rsidP="0093713F">
        <w:pPr>
          <w:pStyle w:val="Footer"/>
          <w:rPr>
            <w:rFonts w:ascii="Arial" w:hAnsi="Arial" w:cs="Arial"/>
            <w:sz w:val="16"/>
            <w:szCs w:val="16"/>
          </w:rPr>
        </w:pPr>
        <w:r w:rsidRPr="000112A7">
          <w:rPr>
            <w:rFonts w:ascii="Arial" w:hAnsi="Arial" w:cs="Arial"/>
            <w:sz w:val="16"/>
            <w:szCs w:val="16"/>
          </w:rPr>
          <w:t xml:space="preserve">REC: </w:t>
        </w:r>
        <w:r w:rsidR="000112A7" w:rsidRPr="000112A7">
          <w:rPr>
            <w:rFonts w:ascii="Arial" w:hAnsi="Arial" w:cs="Arial"/>
            <w:sz w:val="16"/>
            <w:szCs w:val="16"/>
          </w:rPr>
          <w:t>20/EE/0101</w:t>
        </w:r>
      </w:p>
      <w:p w:rsidR="0093713F" w:rsidRPr="00213F96" w:rsidRDefault="0093713F" w:rsidP="0093713F">
        <w:pPr>
          <w:pStyle w:val="Footer"/>
          <w:tabs>
            <w:tab w:val="left" w:pos="4253"/>
          </w:tabs>
          <w:jc w:val="right"/>
          <w:rPr>
            <w:rFonts w:ascii="Arial" w:hAnsi="Arial" w:cs="Arial"/>
            <w:noProof/>
            <w:sz w:val="16"/>
            <w:szCs w:val="16"/>
          </w:rPr>
        </w:pPr>
        <w:r w:rsidRPr="00213F96">
          <w:rPr>
            <w:rFonts w:ascii="Arial" w:hAnsi="Arial" w:cs="Arial"/>
            <w:sz w:val="16"/>
            <w:szCs w:val="16"/>
          </w:rPr>
          <w:t xml:space="preserve"> </w:t>
        </w:r>
        <w:r w:rsidRPr="00213F96">
          <w:rPr>
            <w:rFonts w:ascii="Arial" w:hAnsi="Arial" w:cs="Arial"/>
            <w:sz w:val="16"/>
            <w:szCs w:val="16"/>
          </w:rPr>
          <w:fldChar w:fldCharType="begin"/>
        </w:r>
        <w:r w:rsidRPr="00213F96">
          <w:rPr>
            <w:rFonts w:ascii="Arial" w:hAnsi="Arial" w:cs="Arial"/>
            <w:sz w:val="16"/>
            <w:szCs w:val="16"/>
          </w:rPr>
          <w:instrText xml:space="preserve"> PAGE   \* MERGEFORMAT </w:instrText>
        </w:r>
        <w:r w:rsidRPr="00213F96">
          <w:rPr>
            <w:rFonts w:ascii="Arial" w:hAnsi="Arial" w:cs="Arial"/>
            <w:sz w:val="16"/>
            <w:szCs w:val="16"/>
          </w:rPr>
          <w:fldChar w:fldCharType="separate"/>
        </w:r>
        <w:r w:rsidR="008B2CEA">
          <w:rPr>
            <w:rFonts w:ascii="Arial" w:hAnsi="Arial" w:cs="Arial"/>
            <w:noProof/>
            <w:sz w:val="16"/>
            <w:szCs w:val="16"/>
          </w:rPr>
          <w:t>1</w:t>
        </w:r>
        <w:r w:rsidRPr="00213F96">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492" w:rsidRDefault="00A41492" w:rsidP="0093713F">
      <w:r>
        <w:separator/>
      </w:r>
    </w:p>
  </w:footnote>
  <w:footnote w:type="continuationSeparator" w:id="0">
    <w:p w:rsidR="00A41492" w:rsidRDefault="00A41492" w:rsidP="00937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9C9" w:rsidRDefault="00A559C9">
    <w:pPr>
      <w:pStyle w:val="Header"/>
    </w:pPr>
    <w:r w:rsidRPr="003E6FE3">
      <w:rPr>
        <w:rFonts w:ascii="Arial" w:hAnsi="Arial" w:cs="Arial"/>
        <w:noProof/>
        <w:sz w:val="20"/>
      </w:rPr>
      <w:drawing>
        <wp:inline distT="0" distB="0" distL="0" distR="0" wp14:anchorId="355FF22B" wp14:editId="3CDA3C0E">
          <wp:extent cx="866775" cy="866775"/>
          <wp:effectExtent l="0" t="0" r="9525" b="9525"/>
          <wp:docPr id="4" name="Picture 3" descr="2256_ox_brand_blue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56_ox_brand_blue_po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EB0AA6"/>
    <w:multiLevelType w:val="hybridMultilevel"/>
    <w:tmpl w:val="8D3A88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9BD554F"/>
    <w:multiLevelType w:val="hybridMultilevel"/>
    <w:tmpl w:val="DB48F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34"/>
    <w:rsid w:val="000112A7"/>
    <w:rsid w:val="00041DE5"/>
    <w:rsid w:val="00170F9A"/>
    <w:rsid w:val="001B10B2"/>
    <w:rsid w:val="00213F96"/>
    <w:rsid w:val="003C0B9D"/>
    <w:rsid w:val="00724BFD"/>
    <w:rsid w:val="008B2CEA"/>
    <w:rsid w:val="00914E34"/>
    <w:rsid w:val="0093713F"/>
    <w:rsid w:val="00A41492"/>
    <w:rsid w:val="00A559C9"/>
    <w:rsid w:val="00EA182E"/>
    <w:rsid w:val="00F47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37E0772-5140-4F88-B55C-47BE708A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E3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914E34"/>
    <w:pPr>
      <w:ind w:left="720"/>
      <w:contextualSpacing/>
    </w:pPr>
  </w:style>
  <w:style w:type="character" w:styleId="CommentReference">
    <w:name w:val="annotation reference"/>
    <w:basedOn w:val="DefaultParagraphFont"/>
    <w:uiPriority w:val="99"/>
    <w:semiHidden/>
    <w:unhideWhenUsed/>
    <w:rsid w:val="003C0B9D"/>
    <w:rPr>
      <w:sz w:val="16"/>
      <w:szCs w:val="16"/>
    </w:rPr>
  </w:style>
  <w:style w:type="paragraph" w:customStyle="1" w:styleId="CommentText1">
    <w:name w:val="Comment Text1"/>
    <w:basedOn w:val="Normal"/>
    <w:next w:val="CommentText"/>
    <w:link w:val="CommentTextChar"/>
    <w:uiPriority w:val="99"/>
    <w:semiHidden/>
    <w:unhideWhenUsed/>
    <w:rsid w:val="003C0B9D"/>
    <w:pPr>
      <w:spacing w:after="200"/>
    </w:pPr>
    <w:rPr>
      <w:rFonts w:asciiTheme="minorHAnsi" w:eastAsiaTheme="minorHAnsi" w:hAnsiTheme="minorHAnsi" w:cstheme="minorBidi"/>
      <w:sz w:val="20"/>
      <w:szCs w:val="20"/>
      <w:lang w:eastAsia="en-US"/>
    </w:rPr>
  </w:style>
  <w:style w:type="character" w:customStyle="1" w:styleId="CommentTextChar">
    <w:name w:val="Comment Text Char"/>
    <w:basedOn w:val="DefaultParagraphFont"/>
    <w:link w:val="CommentText1"/>
    <w:uiPriority w:val="99"/>
    <w:semiHidden/>
    <w:rsid w:val="003C0B9D"/>
    <w:rPr>
      <w:sz w:val="20"/>
      <w:szCs w:val="20"/>
    </w:rPr>
  </w:style>
  <w:style w:type="paragraph" w:styleId="CommentText">
    <w:name w:val="annotation text"/>
    <w:basedOn w:val="Normal"/>
    <w:link w:val="CommentTextChar1"/>
    <w:uiPriority w:val="99"/>
    <w:semiHidden/>
    <w:unhideWhenUsed/>
    <w:rsid w:val="003C0B9D"/>
    <w:rPr>
      <w:sz w:val="20"/>
      <w:szCs w:val="20"/>
    </w:rPr>
  </w:style>
  <w:style w:type="character" w:customStyle="1" w:styleId="CommentTextChar1">
    <w:name w:val="Comment Text Char1"/>
    <w:basedOn w:val="DefaultParagraphFont"/>
    <w:link w:val="CommentText"/>
    <w:uiPriority w:val="99"/>
    <w:semiHidden/>
    <w:rsid w:val="003C0B9D"/>
    <w:rPr>
      <w:rFonts w:ascii="Times New Roman" w:eastAsia="Times New Roman" w:hAnsi="Times New Roman" w:cs="Times New Roman"/>
      <w:sz w:val="20"/>
      <w:szCs w:val="20"/>
      <w:lang w:eastAsia="en-GB"/>
    </w:rPr>
  </w:style>
  <w:style w:type="paragraph" w:styleId="BalloonText">
    <w:name w:val="Balloon Text"/>
    <w:basedOn w:val="Normal"/>
    <w:link w:val="BalloonTextChar"/>
    <w:uiPriority w:val="99"/>
    <w:semiHidden/>
    <w:unhideWhenUsed/>
    <w:rsid w:val="003C0B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B9D"/>
    <w:rPr>
      <w:rFonts w:ascii="Segoe UI" w:eastAsia="Times New Roman" w:hAnsi="Segoe UI" w:cs="Segoe UI"/>
      <w:sz w:val="18"/>
      <w:szCs w:val="18"/>
      <w:lang w:eastAsia="en-GB"/>
    </w:rPr>
  </w:style>
  <w:style w:type="paragraph" w:styleId="Header">
    <w:name w:val="header"/>
    <w:basedOn w:val="Normal"/>
    <w:link w:val="HeaderChar"/>
    <w:uiPriority w:val="99"/>
    <w:unhideWhenUsed/>
    <w:rsid w:val="0093713F"/>
    <w:pPr>
      <w:tabs>
        <w:tab w:val="center" w:pos="4513"/>
        <w:tab w:val="right" w:pos="9026"/>
      </w:tabs>
    </w:pPr>
  </w:style>
  <w:style w:type="character" w:customStyle="1" w:styleId="HeaderChar">
    <w:name w:val="Header Char"/>
    <w:basedOn w:val="DefaultParagraphFont"/>
    <w:link w:val="Header"/>
    <w:uiPriority w:val="99"/>
    <w:rsid w:val="0093713F"/>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93713F"/>
    <w:pPr>
      <w:tabs>
        <w:tab w:val="center" w:pos="4513"/>
        <w:tab w:val="right" w:pos="9026"/>
      </w:tabs>
    </w:pPr>
  </w:style>
  <w:style w:type="character" w:customStyle="1" w:styleId="FooterChar">
    <w:name w:val="Footer Char"/>
    <w:basedOn w:val="DefaultParagraphFont"/>
    <w:link w:val="Footer"/>
    <w:uiPriority w:val="99"/>
    <w:rsid w:val="0093713F"/>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Words>
  <Characters>2537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Butchinsky</dc:creator>
  <cp:keywords/>
  <dc:description/>
  <cp:lastModifiedBy>Richard Haynes</cp:lastModifiedBy>
  <cp:revision>2</cp:revision>
  <cp:lastPrinted>2020-04-08T20:40:00Z</cp:lastPrinted>
  <dcterms:created xsi:type="dcterms:W3CDTF">2020-04-15T12:57:00Z</dcterms:created>
  <dcterms:modified xsi:type="dcterms:W3CDTF">2020-04-15T12:57:00Z</dcterms:modified>
</cp:coreProperties>
</file>